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72441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27D72442" w14:textId="1C776FED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27D7244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244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2444" w14:textId="5FEB6180" w:rsidR="0055375D" w:rsidRPr="0011603A" w:rsidRDefault="005919A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203B_</w:t>
            </w:r>
          </w:p>
        </w:tc>
      </w:tr>
      <w:tr w:rsidR="0055375D" w:rsidRPr="00C44B8B" w14:paraId="27D72448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2446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2447" w14:textId="079463D4" w:rsidR="0055375D" w:rsidRPr="007D0D85" w:rsidRDefault="005919AF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>
              <w:rPr>
                <w:b/>
                <w:sz w:val="26"/>
                <w:szCs w:val="26"/>
              </w:rPr>
              <w:t>2339304</w:t>
            </w:r>
            <w:r w:rsidR="0055375D" w:rsidRPr="007D0D85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0"/>
          </w:p>
        </w:tc>
      </w:tr>
    </w:tbl>
    <w:p w14:paraId="3A0712FB" w14:textId="77777777" w:rsidR="00173CBD" w:rsidRDefault="00173CBD" w:rsidP="00173CB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3C7006A5" w14:textId="77777777" w:rsidR="00173CBD" w:rsidRPr="0052681C" w:rsidRDefault="00173CBD" w:rsidP="00173CB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30BBAB27" w14:textId="77777777" w:rsidR="00173CBD" w:rsidRPr="0052681C" w:rsidRDefault="00173CBD" w:rsidP="00173CBD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2AA1CE63" w14:textId="77777777" w:rsidR="00173CBD" w:rsidRPr="00697DC5" w:rsidRDefault="00173CBD" w:rsidP="00173CBD"/>
    <w:p w14:paraId="27D7244D" w14:textId="77777777" w:rsidR="0026453A" w:rsidRPr="00697DC5" w:rsidRDefault="0026453A" w:rsidP="0026453A"/>
    <w:p w14:paraId="27D7244E" w14:textId="77777777" w:rsidR="0026453A" w:rsidRPr="00697DC5" w:rsidRDefault="0026453A" w:rsidP="0026453A"/>
    <w:p w14:paraId="27D7244F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27D72450" w14:textId="4ED3D76F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8622D">
        <w:rPr>
          <w:b/>
          <w:sz w:val="26"/>
          <w:szCs w:val="26"/>
        </w:rPr>
        <w:t>(</w:t>
      </w:r>
      <w:r w:rsidR="005919AF">
        <w:rPr>
          <w:b/>
          <w:sz w:val="26"/>
          <w:szCs w:val="26"/>
        </w:rPr>
        <w:t>Шпилька М16х3000</w:t>
      </w:r>
      <w:r w:rsidR="0068622D">
        <w:rPr>
          <w:b/>
          <w:sz w:val="26"/>
          <w:szCs w:val="26"/>
        </w:rPr>
        <w:t>)</w:t>
      </w:r>
      <w:r w:rsidR="00143101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7D72451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7D72452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7D72453" w14:textId="77777777" w:rsidR="0068622D" w:rsidRDefault="0068622D" w:rsidP="0068622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27D72454" w14:textId="77777777" w:rsidR="0068622D" w:rsidRDefault="0068622D" w:rsidP="0068622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7D72455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7D72456" w14:textId="77777777" w:rsidR="0068622D" w:rsidRDefault="0068622D" w:rsidP="0068622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7D72457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7D72458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7D72459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7D7245A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7D7245B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7D7245C" w14:textId="77777777"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7D7245D" w14:textId="54B1598A" w:rsidR="0068622D" w:rsidRDefault="0068622D" w:rsidP="006862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0631FD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7D7245E" w14:textId="77777777" w:rsidR="0068622D" w:rsidRDefault="0068622D" w:rsidP="006862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27D7245F" w14:textId="77777777" w:rsidR="0068622D" w:rsidRDefault="0068622D" w:rsidP="0068622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7D72460" w14:textId="77777777" w:rsidR="0068622D" w:rsidRDefault="0068622D" w:rsidP="0068622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7D72461" w14:textId="77777777" w:rsidR="0068622D" w:rsidRDefault="0068622D" w:rsidP="0068622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7D72462" w14:textId="77777777" w:rsidR="0068622D" w:rsidRDefault="0068622D" w:rsidP="0068622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7D72463" w14:textId="77777777" w:rsidR="0068622D" w:rsidRDefault="0068622D" w:rsidP="0068622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7D72464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7D72465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7D72466" w14:textId="77777777" w:rsidR="0068622D" w:rsidRDefault="0068622D" w:rsidP="006862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27D72467" w14:textId="77777777" w:rsidR="0068622D" w:rsidRDefault="0068622D" w:rsidP="006862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7D72468" w14:textId="77777777" w:rsidR="0068622D" w:rsidRDefault="0068622D" w:rsidP="0068622D">
      <w:pPr>
        <w:spacing w:line="276" w:lineRule="auto"/>
        <w:rPr>
          <w:sz w:val="24"/>
          <w:szCs w:val="24"/>
        </w:rPr>
      </w:pPr>
    </w:p>
    <w:p w14:paraId="27D72469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7D7246A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7D7246B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7D7246C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7D7246D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7D7246E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7D7246F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7D72470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7D72471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7D72472" w14:textId="77777777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7D72473" w14:textId="77777777"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7D72474" w14:textId="77777777" w:rsidR="0068622D" w:rsidRDefault="0068622D" w:rsidP="006862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7D72475" w14:textId="77777777" w:rsidR="0068622D" w:rsidRDefault="0068622D" w:rsidP="0068622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7D72476" w14:textId="77777777" w:rsidR="0068622D" w:rsidRDefault="0068622D" w:rsidP="0068622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27D72477" w14:textId="48C506F1"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0631FD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7D72478" w14:textId="77777777" w:rsidR="0068622D" w:rsidRDefault="0068622D" w:rsidP="006862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7D72479" w14:textId="77777777" w:rsidR="0068622D" w:rsidRDefault="0068622D" w:rsidP="0068622D">
      <w:pPr>
        <w:rPr>
          <w:sz w:val="26"/>
          <w:szCs w:val="26"/>
        </w:rPr>
      </w:pPr>
    </w:p>
    <w:p w14:paraId="27D7247A" w14:textId="77777777" w:rsidR="0068622D" w:rsidRDefault="0068622D" w:rsidP="0068622D">
      <w:pPr>
        <w:rPr>
          <w:sz w:val="26"/>
          <w:szCs w:val="26"/>
        </w:rPr>
      </w:pPr>
    </w:p>
    <w:p w14:paraId="476DE5A6" w14:textId="77777777" w:rsidR="00173CBD" w:rsidRDefault="00173CBD" w:rsidP="0068622D">
      <w:pPr>
        <w:rPr>
          <w:sz w:val="26"/>
          <w:szCs w:val="26"/>
        </w:rPr>
      </w:pPr>
    </w:p>
    <w:p w14:paraId="5E0FEE37" w14:textId="77777777" w:rsidR="00173CBD" w:rsidRDefault="00173CBD" w:rsidP="0068622D">
      <w:pPr>
        <w:rPr>
          <w:sz w:val="26"/>
          <w:szCs w:val="26"/>
        </w:rPr>
      </w:pPr>
    </w:p>
    <w:p w14:paraId="5608C621" w14:textId="77777777" w:rsidR="00173CBD" w:rsidRDefault="00173CBD" w:rsidP="00173CBD">
      <w:pPr>
        <w:rPr>
          <w:sz w:val="26"/>
          <w:szCs w:val="26"/>
        </w:rPr>
      </w:pPr>
    </w:p>
    <w:p w14:paraId="3F91E899" w14:textId="77777777" w:rsidR="00D952DE" w:rsidRDefault="00D952DE" w:rsidP="00D952D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5B951B8F" w14:textId="77777777" w:rsidR="00D952DE" w:rsidRDefault="00D952DE" w:rsidP="00D952DE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27D7247D" w14:textId="77777777" w:rsidR="008F73A3" w:rsidRPr="00697DC5" w:rsidRDefault="008F73A3" w:rsidP="0068622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2" w:name="_GoBack"/>
      <w:bookmarkEnd w:id="2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AF6F5" w14:textId="77777777" w:rsidR="003E6E97" w:rsidRDefault="003E6E97">
      <w:r>
        <w:separator/>
      </w:r>
    </w:p>
  </w:endnote>
  <w:endnote w:type="continuationSeparator" w:id="0">
    <w:p w14:paraId="3BEFAA2B" w14:textId="77777777" w:rsidR="003E6E97" w:rsidRDefault="003E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C610E" w14:textId="77777777" w:rsidR="003E6E97" w:rsidRDefault="003E6E97">
      <w:r>
        <w:separator/>
      </w:r>
    </w:p>
  </w:footnote>
  <w:footnote w:type="continuationSeparator" w:id="0">
    <w:p w14:paraId="316F7D93" w14:textId="77777777" w:rsidR="003E6E97" w:rsidRDefault="003E6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72482" w14:textId="77777777" w:rsidR="00AD7048" w:rsidRDefault="002C25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7D7248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B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31FD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90E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1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3CBD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6B2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48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9F8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25CB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E97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593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6FA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19AF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7B6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61B1"/>
    <w:rsid w:val="0068622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1BC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D85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D7BCC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A7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959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89B"/>
    <w:rsid w:val="00CC4C73"/>
    <w:rsid w:val="00CC5635"/>
    <w:rsid w:val="00CD3354"/>
    <w:rsid w:val="00CD48A1"/>
    <w:rsid w:val="00CD660B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2DE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72441"/>
  <w15:docId w15:val="{0F4BA11A-5C85-49C6-AD23-54816B7D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173CB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562D7-4465-4FE5-AA68-9FC54CC88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8FE00-B29C-46CA-BA2E-98EC6BA7A3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F7E88-CEBF-4216-A714-80B83288D4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25360F1-E306-4C33-A1E9-969EFF39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6</cp:revision>
  <cp:lastPrinted>2010-09-30T13:29:00Z</cp:lastPrinted>
  <dcterms:created xsi:type="dcterms:W3CDTF">2016-10-11T05:50:00Z</dcterms:created>
  <dcterms:modified xsi:type="dcterms:W3CDTF">2016-10-11T06:49:00Z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